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166" w:rsidRDefault="00BF39DA" w:rsidP="00167C30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1pt;margin-top:-16.35pt;width:137.25pt;height:26.3pt;z-index:251671552" fillcolor="#f2f2f2 [3052]" strokecolor="black [3200]" strokeweight="5pt">
            <v:stroke linestyle="thickThin"/>
            <v:shadow color="#868686"/>
            <v:textbox>
              <w:txbxContent>
                <w:p w:rsidR="00781166" w:rsidRPr="001F771C" w:rsidRDefault="001F771C" w:rsidP="00781166">
                  <w:pPr>
                    <w:rPr>
                      <w:rFonts w:cs="B Nazanin"/>
                      <w:sz w:val="24"/>
                      <w:szCs w:val="24"/>
                    </w:rPr>
                  </w:pPr>
                  <w:r w:rsidRPr="001F771C">
                    <w:rPr>
                      <w:rFonts w:cs="B Nazanin" w:hint="cs"/>
                      <w:sz w:val="24"/>
                      <w:szCs w:val="24"/>
                      <w:rtl/>
                    </w:rPr>
                    <w:t>در سه ماه</w:t>
                  </w:r>
                  <w:r w:rsidR="00781166" w:rsidRPr="001F771C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......   سال....... ........</w:t>
                  </w:r>
                </w:p>
              </w:txbxContent>
            </v:textbox>
            <w10:wrap anchorx="page"/>
          </v:shape>
        </w:pict>
      </w:r>
      <w:r w:rsidR="00167C30">
        <w:rPr>
          <w:rFonts w:cs="B Nazanin" w:hint="cs"/>
          <w:b/>
          <w:bCs/>
          <w:rtl/>
        </w:rPr>
        <w:t>د</w:t>
      </w:r>
      <w:r w:rsidR="00781166">
        <w:rPr>
          <w:rFonts w:cs="B Nazanin" w:hint="cs"/>
          <w:b/>
          <w:bCs/>
          <w:rtl/>
        </w:rPr>
        <w:t>انشگاه /</w:t>
      </w:r>
      <w:r w:rsidR="00781166" w:rsidRPr="004B3E8F">
        <w:rPr>
          <w:rFonts w:cs="B Nazanin" w:hint="cs"/>
          <w:b/>
          <w:bCs/>
          <w:rtl/>
        </w:rPr>
        <w:t>دانشکده علوم پزشکی.....</w:t>
      </w:r>
      <w:r w:rsidR="00781166">
        <w:rPr>
          <w:rFonts w:cs="B Nazanin" w:hint="cs"/>
          <w:b/>
          <w:bCs/>
          <w:rtl/>
        </w:rPr>
        <w:t>....</w:t>
      </w:r>
      <w:r w:rsidR="00781166" w:rsidRPr="004B3E8F">
        <w:rPr>
          <w:rFonts w:cs="B Nazanin" w:hint="cs"/>
          <w:b/>
          <w:bCs/>
          <w:rtl/>
        </w:rPr>
        <w:t>...</w:t>
      </w:r>
      <w:r w:rsidR="00781166">
        <w:rPr>
          <w:rFonts w:cs="B Nazanin" w:hint="cs"/>
          <w:b/>
          <w:bCs/>
          <w:rtl/>
        </w:rPr>
        <w:t xml:space="preserve">   </w:t>
      </w:r>
      <w:r w:rsidR="00781166" w:rsidRPr="00D134A3"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58707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3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166" w:rsidRDefault="00781166" w:rsidP="00781166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285ABC" w:rsidRDefault="00285ABC" w:rsidP="00285ABC">
      <w:pPr>
        <w:spacing w:after="0" w:line="240" w:lineRule="auto"/>
        <w:jc w:val="both"/>
        <w:rPr>
          <w:rFonts w:cs="B Nazanin"/>
          <w:b/>
          <w:bCs/>
          <w:rtl/>
        </w:rPr>
      </w:pPr>
    </w:p>
    <w:p w:rsidR="00781166" w:rsidRDefault="00781166" w:rsidP="007E39D7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فرم شماره </w:t>
      </w:r>
      <w:r w:rsidR="007E39D7">
        <w:rPr>
          <w:rFonts w:cs="B Nazanin" w:hint="cs"/>
          <w:b/>
          <w:bCs/>
          <w:rtl/>
        </w:rPr>
        <w:t>10</w:t>
      </w:r>
      <w:r w:rsidR="00542255">
        <w:rPr>
          <w:rFonts w:cs="B Nazanin" w:hint="cs"/>
          <w:b/>
          <w:bCs/>
          <w:rtl/>
        </w:rPr>
        <w:t xml:space="preserve"> ب</w:t>
      </w:r>
      <w:r>
        <w:rPr>
          <w:rFonts w:cs="B Nazanin" w:hint="cs"/>
          <w:b/>
          <w:bCs/>
          <w:rtl/>
        </w:rPr>
        <w:t xml:space="preserve">- 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گزارش وضعیت آزمایش تست تشخیص سریع </w:t>
      </w:r>
      <w:r w:rsidR="00542255" w:rsidRPr="00886C1B">
        <w:rPr>
          <w:rFonts w:cs="B Nazanin"/>
          <w:b/>
          <w:bCs/>
          <w:sz w:val="20"/>
          <w:szCs w:val="20"/>
        </w:rPr>
        <w:t>HIV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 xml:space="preserve"> در زنان باردار و</w:t>
      </w:r>
      <w:r w:rsidR="008E4403">
        <w:rPr>
          <w:rFonts w:cs="B Nazanin" w:hint="cs"/>
          <w:b/>
          <w:bCs/>
          <w:sz w:val="20"/>
          <w:szCs w:val="20"/>
          <w:rtl/>
        </w:rPr>
        <w:t xml:space="preserve"> اقدامات مرتبط با پیشگیری از</w:t>
      </w:r>
      <w:r w:rsidR="001F771C">
        <w:rPr>
          <w:rFonts w:cs="B Nazanin"/>
          <w:b/>
          <w:bCs/>
          <w:sz w:val="20"/>
          <w:szCs w:val="20"/>
        </w:rPr>
        <w:t xml:space="preserve"> </w:t>
      </w:r>
      <w:r w:rsidR="008E4403">
        <w:rPr>
          <w:rFonts w:cs="B Nazanin" w:hint="cs"/>
          <w:b/>
          <w:bCs/>
          <w:sz w:val="20"/>
          <w:szCs w:val="20"/>
          <w:rtl/>
        </w:rPr>
        <w:t>انتق</w:t>
      </w:r>
      <w:r w:rsidR="00542255" w:rsidRPr="00886C1B">
        <w:rPr>
          <w:rFonts w:cs="B Nazanin" w:hint="cs"/>
          <w:b/>
          <w:bCs/>
          <w:sz w:val="20"/>
          <w:szCs w:val="20"/>
          <w:rtl/>
        </w:rPr>
        <w:t>ال به نوزاد</w:t>
      </w:r>
    </w:p>
    <w:p w:rsidR="00E06CCC" w:rsidRDefault="00E06CCC" w:rsidP="00781166">
      <w:pPr>
        <w:spacing w:after="0" w:line="240" w:lineRule="auto"/>
        <w:jc w:val="both"/>
        <w:rPr>
          <w:b/>
          <w:bCs/>
          <w:rtl/>
        </w:rPr>
      </w:pPr>
    </w:p>
    <w:p w:rsidR="00581B10" w:rsidRDefault="00581B10" w:rsidP="00781166">
      <w:pPr>
        <w:spacing w:after="0" w:line="240" w:lineRule="auto"/>
        <w:jc w:val="both"/>
        <w:rPr>
          <w:b/>
          <w:bCs/>
          <w:rtl/>
        </w:rPr>
      </w:pPr>
    </w:p>
    <w:tbl>
      <w:tblPr>
        <w:tblpPr w:leftFromText="180" w:rightFromText="180" w:vertAnchor="page" w:horzAnchor="margin" w:tblpXSpec="center" w:tblpY="3406"/>
        <w:bidiVisual/>
        <w:tblW w:w="5686" w:type="pct"/>
        <w:tblLayout w:type="fixed"/>
        <w:tblLook w:val="04A0" w:firstRow="1" w:lastRow="0" w:firstColumn="1" w:lastColumn="0" w:noHBand="0" w:noVBand="1"/>
      </w:tblPr>
      <w:tblGrid>
        <w:gridCol w:w="6659"/>
        <w:gridCol w:w="1082"/>
        <w:gridCol w:w="989"/>
        <w:gridCol w:w="956"/>
        <w:gridCol w:w="1204"/>
      </w:tblGrid>
      <w:tr w:rsidR="00BF39DA" w:rsidRPr="00570710" w:rsidTr="00BF39DA">
        <w:trPr>
          <w:cantSplit/>
          <w:trHeight w:val="420"/>
        </w:trPr>
        <w:tc>
          <w:tcPr>
            <w:tcW w:w="3057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570710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</w:rPr>
              <w:t>داد</w:t>
            </w:r>
            <w:r w:rsidRPr="00EF026A">
              <w:rPr>
                <w:rFonts w:cs="B Nazanin" w:hint="cs"/>
                <w:b/>
                <w:bCs/>
                <w:rtl/>
              </w:rPr>
              <w:t xml:space="preserve">ه های مربوط به افرادی که با تست </w:t>
            </w:r>
            <w:r>
              <w:rPr>
                <w:rFonts w:cs="B Nazanin" w:hint="cs"/>
                <w:b/>
                <w:bCs/>
                <w:rtl/>
              </w:rPr>
              <w:t xml:space="preserve">تشخیص سریع </w:t>
            </w:r>
            <w:r>
              <w:rPr>
                <w:rFonts w:cs="B Nazanin"/>
                <w:b/>
                <w:bCs/>
              </w:rPr>
              <w:t>HIV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F026A">
              <w:rPr>
                <w:rFonts w:cs="B Nazanin" w:hint="cs"/>
                <w:b/>
                <w:bCs/>
                <w:rtl/>
              </w:rPr>
              <w:t>مورد ارزیابی قرار گرفته اند .</w:t>
            </w:r>
          </w:p>
        </w:tc>
        <w:tc>
          <w:tcPr>
            <w:tcW w:w="1390" w:type="pct"/>
            <w:gridSpan w:val="3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F39DA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به تفکیک مرکز انجام دهنده</w:t>
            </w:r>
          </w:p>
        </w:tc>
        <w:tc>
          <w:tcPr>
            <w:tcW w:w="553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BF39DA" w:rsidRPr="00570710" w:rsidTr="00BF39DA">
        <w:trPr>
          <w:cantSplit/>
          <w:trHeight w:val="937"/>
        </w:trPr>
        <w:tc>
          <w:tcPr>
            <w:tcW w:w="3057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570710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1E5008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مرکز یا پایگاه مشاوره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1E5008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مرکز یا پایگاه بهداشتی درمانی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1E5008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بیمارستان</w:t>
            </w:r>
          </w:p>
        </w:tc>
        <w:tc>
          <w:tcPr>
            <w:tcW w:w="553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F39DA" w:rsidRPr="00570710" w:rsidRDefault="00BF39DA" w:rsidP="00BF3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569"/>
        </w:trPr>
        <w:tc>
          <w:tcPr>
            <w:tcW w:w="3057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زنان بارداری که در این سه ماه پرونده بارداری یا زایمان تشکیل داده اند.</w:t>
            </w:r>
          </w:p>
        </w:tc>
        <w:tc>
          <w:tcPr>
            <w:tcW w:w="497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F39DA" w:rsidRPr="00570710" w:rsidTr="00BF39DA">
        <w:trPr>
          <w:cantSplit/>
          <w:trHeight w:val="435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اولین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 زنان باردار در این سه ماه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F39DA" w:rsidRPr="00570710" w:rsidTr="00BF39DA">
        <w:trPr>
          <w:cantSplit/>
          <w:trHeight w:val="47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دومین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نوبت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برای زنان باردار در این سه ماه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سه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دارای تست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تشخیص سریع </w:t>
            </w:r>
            <w:r w:rsidRPr="00EF026A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 w:rsidRPr="00EF026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سه 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تاییدی مثبت هستند.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455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323A5B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اد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HIV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مثبتی که در این سه ماه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آنها شروع شده است.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B3046D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زایمان سزارین انجام شده برای زنان باردار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در این سه 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52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B3046D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سه ماه درمان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پروفیلاکسی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دریافت کردند.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F39DA" w:rsidRPr="00570710" w:rsidTr="00BF39DA">
        <w:trPr>
          <w:cantSplit/>
          <w:trHeight w:val="617"/>
        </w:trPr>
        <w:tc>
          <w:tcPr>
            <w:tcW w:w="3057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F39DA" w:rsidRPr="00B3046D" w:rsidRDefault="00BF39DA" w:rsidP="00BF39D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نوزادان متولد شده از مادر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HIV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که در این سه ماه شیر خشک جهت تغذیه دریافت کردند.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DA" w:rsidRPr="00570710" w:rsidRDefault="00BF39DA" w:rsidP="00BF39D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F39DA" w:rsidRPr="00570710" w:rsidRDefault="00BF39DA" w:rsidP="00BF39DA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581B10" w:rsidRDefault="00581B10" w:rsidP="00781166">
      <w:pPr>
        <w:spacing w:after="0" w:line="240" w:lineRule="auto"/>
        <w:jc w:val="both"/>
        <w:rPr>
          <w:rFonts w:cs="B Nazanin"/>
          <w:b/>
          <w:bCs/>
          <w:sz w:val="20"/>
          <w:szCs w:val="20"/>
          <w:rtl/>
        </w:rPr>
      </w:pPr>
    </w:p>
    <w:p w:rsidR="00E06CCC" w:rsidRDefault="00E06CCC" w:rsidP="00781166">
      <w:pPr>
        <w:bidi w:val="0"/>
        <w:jc w:val="right"/>
        <w:rPr>
          <w:b/>
          <w:bCs/>
          <w:rtl/>
        </w:rPr>
      </w:pPr>
    </w:p>
    <w:p w:rsidR="00167C30" w:rsidRDefault="00167C30" w:rsidP="00167C30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تاریخ تکمیل: </w:t>
      </w:r>
    </w:p>
    <w:p w:rsidR="00167C30" w:rsidRDefault="00167C30" w:rsidP="00167C30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</w:p>
    <w:p w:rsidR="00167C30" w:rsidRDefault="00167C30" w:rsidP="00167C30">
      <w:pPr>
        <w:spacing w:after="0" w:line="240" w:lineRule="auto"/>
        <w:rPr>
          <w:rFonts w:ascii="Arial" w:eastAsia="Times New Roman" w:hAnsi="Arial" w:cs="B Mitra"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color w:val="000000"/>
          <w:sz w:val="24"/>
          <w:szCs w:val="24"/>
          <w:rtl/>
        </w:rPr>
        <w:t xml:space="preserve">    نام و سمت تکمیل کننده:</w:t>
      </w:r>
    </w:p>
    <w:p w:rsidR="00167C30" w:rsidRDefault="00167C30" w:rsidP="00167C30">
      <w:pPr>
        <w:bidi w:val="0"/>
        <w:jc w:val="right"/>
        <w:rPr>
          <w:b/>
          <w:bCs/>
          <w:rtl/>
        </w:rPr>
      </w:pPr>
    </w:p>
    <w:sectPr w:rsidR="00167C30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37B"/>
    <w:rsid w:val="0005034A"/>
    <w:rsid w:val="00097F15"/>
    <w:rsid w:val="000D7372"/>
    <w:rsid w:val="001421D8"/>
    <w:rsid w:val="00147310"/>
    <w:rsid w:val="00167C30"/>
    <w:rsid w:val="00170009"/>
    <w:rsid w:val="001B218A"/>
    <w:rsid w:val="001C73D2"/>
    <w:rsid w:val="001D4FC2"/>
    <w:rsid w:val="001F47BF"/>
    <w:rsid w:val="001F771C"/>
    <w:rsid w:val="00215705"/>
    <w:rsid w:val="00257222"/>
    <w:rsid w:val="00285ABC"/>
    <w:rsid w:val="002D3758"/>
    <w:rsid w:val="002E2B2B"/>
    <w:rsid w:val="003314AC"/>
    <w:rsid w:val="00346BDC"/>
    <w:rsid w:val="003C6976"/>
    <w:rsid w:val="003E4536"/>
    <w:rsid w:val="003F1687"/>
    <w:rsid w:val="005014ED"/>
    <w:rsid w:val="00542255"/>
    <w:rsid w:val="0054225E"/>
    <w:rsid w:val="00581B10"/>
    <w:rsid w:val="0058394B"/>
    <w:rsid w:val="005A437B"/>
    <w:rsid w:val="005C3100"/>
    <w:rsid w:val="006631A4"/>
    <w:rsid w:val="006826A4"/>
    <w:rsid w:val="006950BF"/>
    <w:rsid w:val="00781166"/>
    <w:rsid w:val="00793D42"/>
    <w:rsid w:val="007E39D7"/>
    <w:rsid w:val="008135B1"/>
    <w:rsid w:val="00886C1B"/>
    <w:rsid w:val="008B7270"/>
    <w:rsid w:val="008E4403"/>
    <w:rsid w:val="008E7502"/>
    <w:rsid w:val="009902CE"/>
    <w:rsid w:val="00990CFB"/>
    <w:rsid w:val="009C67EB"/>
    <w:rsid w:val="00A17B49"/>
    <w:rsid w:val="00A40376"/>
    <w:rsid w:val="00A92A1C"/>
    <w:rsid w:val="00B3046D"/>
    <w:rsid w:val="00BD2F2D"/>
    <w:rsid w:val="00BD6992"/>
    <w:rsid w:val="00BF39DA"/>
    <w:rsid w:val="00C12AEA"/>
    <w:rsid w:val="00C343EE"/>
    <w:rsid w:val="00C53259"/>
    <w:rsid w:val="00C6413F"/>
    <w:rsid w:val="00CA46B4"/>
    <w:rsid w:val="00CC286C"/>
    <w:rsid w:val="00CD46F2"/>
    <w:rsid w:val="00D134A3"/>
    <w:rsid w:val="00D84C6D"/>
    <w:rsid w:val="00E058D4"/>
    <w:rsid w:val="00E06CCC"/>
    <w:rsid w:val="00E41D12"/>
    <w:rsid w:val="00E73741"/>
    <w:rsid w:val="00E86307"/>
    <w:rsid w:val="00ED4E3F"/>
    <w:rsid w:val="00EF026A"/>
    <w:rsid w:val="00E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4E0DBCF7-939B-489E-9C5F-7BCACD01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AC1F8-173D-4CD0-94EA-99F7B944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18</cp:revision>
  <cp:lastPrinted>2014-05-31T07:44:00Z</cp:lastPrinted>
  <dcterms:created xsi:type="dcterms:W3CDTF">2014-01-05T07:01:00Z</dcterms:created>
  <dcterms:modified xsi:type="dcterms:W3CDTF">2017-04-08T07:28:00Z</dcterms:modified>
</cp:coreProperties>
</file>